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512ED3" w:rsidRPr="005F2ABE" w:rsidTr="00CF781C">
        <w:tc>
          <w:tcPr>
            <w:tcW w:w="3817" w:type="dxa"/>
            <w:vAlign w:val="bottom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D3" w:rsidRPr="005F2ABE" w:rsidRDefault="00512ED3" w:rsidP="00CF781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512ED3" w:rsidRPr="005F2ABE" w:rsidTr="00CF781C">
        <w:tc>
          <w:tcPr>
            <w:tcW w:w="3817" w:type="dxa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absolwenta</w:t>
            </w:r>
          </w:p>
        </w:tc>
        <w:tc>
          <w:tcPr>
            <w:tcW w:w="976" w:type="dxa"/>
          </w:tcPr>
          <w:p w:rsidR="00512ED3" w:rsidRPr="005F2ABE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512ED3" w:rsidRPr="005F2ABE" w:rsidRDefault="00512ED3" w:rsidP="00C57D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macierzystej </w:t>
            </w:r>
            <w:r w:rsidR="00C57D1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absolwenta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(wypełnia szkoła)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512ED3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Wniosek o przystąpienie do egzaminu maturalnego w innej szkole niż s</w:t>
      </w:r>
      <w:r w:rsidR="0067140C">
        <w:rPr>
          <w:rFonts w:ascii="Times New Roman" w:hAnsi="Times New Roman"/>
          <w:b/>
          <w:smallCaps/>
          <w:sz w:val="20"/>
          <w:szCs w:val="24"/>
          <w:lang w:eastAsia="pl-PL"/>
        </w:rPr>
        <w:t>zkoła, którą ukończył absolwent, wskazanej przez dyrektora OKE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67140C" w:rsidRDefault="006E4BA2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W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niosek wraz z </w:t>
      </w:r>
      <w:r w:rsidR="0067140C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odpowiednią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deklaracją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należy złożyć do dyrektora </w:t>
      </w:r>
      <w:r w:rsidR="00512ED3">
        <w:rPr>
          <w:rFonts w:ascii="Times New Roman" w:hAnsi="Times New Roman"/>
          <w:b/>
          <w:color w:val="FF0000"/>
          <w:sz w:val="20"/>
          <w:szCs w:val="24"/>
          <w:lang w:eastAsia="pl-PL"/>
        </w:rPr>
        <w:t>macierzystej szkoły</w:t>
      </w:r>
    </w:p>
    <w:p w:rsidR="00406C80" w:rsidRPr="00406C80" w:rsidRDefault="00A41AFD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>do 31 grudnia 201</w:t>
      </w:r>
      <w:r w:rsidR="006E176B">
        <w:rPr>
          <w:rFonts w:ascii="Times New Roman" w:hAnsi="Times New Roman"/>
          <w:b/>
          <w:color w:val="FF0000"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="00406C80"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F55AE9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1"/>
      </w:tblGrid>
      <w:tr w:rsidR="006E176B" w:rsidRPr="00F03B91" w:rsidTr="006E176B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6E176B" w:rsidRPr="00F03B91" w:rsidTr="006E176B">
        <w:tc>
          <w:tcPr>
            <w:tcW w:w="274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176B" w:rsidRPr="00F03B91" w:rsidRDefault="006E176B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6E176B" w:rsidRDefault="006E17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475652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at. 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5652" w:rsidRPr="00E7465F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75652" w:rsidRPr="001B69FA" w:rsidRDefault="00475652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6E176B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652" w:rsidRPr="0035300B" w:rsidRDefault="00475652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475652" w:rsidRDefault="00475652" w:rsidP="0047565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Default="00512ED3" w:rsidP="00512ED3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Wniosek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FE21A0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Zwracam się z prośbą o umożliwienie mi przystąpienia do egzaminu maturalnego w roku szkolnym 201</w:t>
      </w:r>
      <w:r w:rsidR="006E176B">
        <w:rPr>
          <w:rFonts w:ascii="Times New Roman" w:hAnsi="Times New Roman"/>
          <w:sz w:val="18"/>
          <w:szCs w:val="24"/>
          <w:lang w:eastAsia="pl-PL"/>
        </w:rPr>
        <w:t>8</w:t>
      </w:r>
      <w:r w:rsidRPr="00FE21A0">
        <w:rPr>
          <w:rFonts w:ascii="Times New Roman" w:hAnsi="Times New Roman"/>
          <w:sz w:val="18"/>
          <w:szCs w:val="24"/>
          <w:lang w:eastAsia="pl-PL"/>
        </w:rPr>
        <w:t>/201</w:t>
      </w:r>
      <w:r w:rsidR="006E176B">
        <w:rPr>
          <w:rFonts w:ascii="Times New Roman" w:hAnsi="Times New Roman"/>
          <w:sz w:val="18"/>
          <w:szCs w:val="24"/>
          <w:lang w:eastAsia="pl-PL"/>
        </w:rPr>
        <w:t>9</w:t>
      </w:r>
      <w:r w:rsidRPr="00FE21A0">
        <w:rPr>
          <w:rFonts w:ascii="Times New Roman" w:hAnsi="Times New Roman"/>
          <w:sz w:val="18"/>
          <w:szCs w:val="24"/>
          <w:lang w:eastAsia="pl-PL"/>
        </w:rPr>
        <w:t xml:space="preserve"> w innej szkole niż szkoła, którą ukończyłam</w:t>
      </w:r>
      <w:r w:rsidR="00C57D1B">
        <w:rPr>
          <w:rFonts w:ascii="Times New Roman" w:hAnsi="Times New Roman"/>
          <w:sz w:val="18"/>
          <w:szCs w:val="24"/>
          <w:lang w:eastAsia="pl-PL"/>
        </w:rPr>
        <w:t>/</w:t>
      </w:r>
      <w:proofErr w:type="spellStart"/>
      <w:r w:rsidRPr="00FE21A0">
        <w:rPr>
          <w:rFonts w:ascii="Times New Roman" w:hAnsi="Times New Roman"/>
          <w:sz w:val="18"/>
          <w:szCs w:val="24"/>
          <w:lang w:eastAsia="pl-PL"/>
        </w:rPr>
        <w:t>łem</w:t>
      </w:r>
      <w:proofErr w:type="spellEnd"/>
      <w:r w:rsidRPr="00FE21A0">
        <w:rPr>
          <w:rFonts w:ascii="Times New Roman" w:hAnsi="Times New Roman"/>
          <w:sz w:val="18"/>
          <w:szCs w:val="24"/>
          <w:lang w:eastAsia="pl-PL"/>
        </w:rPr>
        <w:t>.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Do wniosku dołączam </w:t>
      </w:r>
      <w:r w:rsidR="007C45B5" w:rsidRPr="0067140C">
        <w:rPr>
          <w:rFonts w:ascii="Times New Roman" w:hAnsi="Times New Roman"/>
          <w:b/>
          <w:sz w:val="18"/>
          <w:szCs w:val="24"/>
          <w:lang w:eastAsia="pl-PL"/>
        </w:rPr>
        <w:t>deklarację</w:t>
      </w:r>
      <w:r w:rsidR="007C45B5" w:rsidRPr="00FE21A0">
        <w:rPr>
          <w:rFonts w:ascii="Times New Roman" w:hAnsi="Times New Roman"/>
          <w:sz w:val="18"/>
          <w:szCs w:val="24"/>
          <w:lang w:eastAsia="pl-PL"/>
        </w:rPr>
        <w:t xml:space="preserve"> przystąpienia do egzaminu.</w:t>
      </w: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12ED3" w:rsidRPr="00FE21A0" w:rsidRDefault="00512ED3" w:rsidP="00406C8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E21A0">
        <w:rPr>
          <w:rFonts w:ascii="Times New Roman" w:hAnsi="Times New Roman"/>
          <w:sz w:val="18"/>
          <w:szCs w:val="24"/>
          <w:lang w:eastAsia="pl-PL"/>
        </w:rPr>
        <w:t>Uzasadnienie, w tym dokumenty stanowiące załącznik do uzasadnienia (jeżeli są):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20"/>
          <w:szCs w:val="24"/>
          <w:lang w:eastAsia="pl-PL"/>
        </w:rPr>
      </w:pPr>
    </w:p>
    <w:p w:rsidR="00512ED3" w:rsidRPr="00512ED3" w:rsidRDefault="00512ED3" w:rsidP="00512ED3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2ED3" w:rsidRDefault="00512ED3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512ED3" w:rsidRPr="002F7660" w:rsidTr="00CF781C">
        <w:trPr>
          <w:cantSplit/>
        </w:trPr>
        <w:tc>
          <w:tcPr>
            <w:tcW w:w="2552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512ED3" w:rsidRPr="002F7660" w:rsidRDefault="00512ED3" w:rsidP="00CF78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512ED3" w:rsidRPr="002F7660" w:rsidTr="00CF781C">
        <w:trPr>
          <w:cantSplit/>
        </w:trPr>
        <w:tc>
          <w:tcPr>
            <w:tcW w:w="2552" w:type="dxa"/>
            <w:vAlign w:val="center"/>
          </w:tcPr>
          <w:p w:rsidR="00512ED3" w:rsidRPr="00870521" w:rsidRDefault="00F55AE9" w:rsidP="00CF78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składającego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</w:t>
            </w:r>
          </w:p>
        </w:tc>
        <w:tc>
          <w:tcPr>
            <w:tcW w:w="3969" w:type="dxa"/>
            <w:vAlign w:val="center"/>
          </w:tcPr>
          <w:p w:rsidR="00512ED3" w:rsidRPr="00870521" w:rsidRDefault="00F55AE9" w:rsidP="007C45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512ED3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, podpis i pieczęć przyjmującego </w:t>
            </w:r>
            <w:r w:rsidR="007C45B5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wniosek (dyrektora macierzystej szkoły)</w:t>
            </w:r>
          </w:p>
        </w:tc>
      </w:tr>
    </w:tbl>
    <w:p w:rsidR="00512ED3" w:rsidRDefault="00512ED3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Pr="007C45B5" w:rsidRDefault="007C45B5" w:rsidP="00512ED3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Wniosek wraz z deklaracją dyrektor szkoły niezwłocznie przekazuje dyrektorowi OKE. Dyre</w:t>
      </w:r>
      <w:r w:rsidR="006E176B">
        <w:rPr>
          <w:rFonts w:ascii="Times New Roman" w:hAnsi="Times New Roman"/>
          <w:sz w:val="16"/>
          <w:szCs w:val="24"/>
          <w:lang w:eastAsia="pl-PL"/>
        </w:rPr>
        <w:t>ktor OKE – nie później niż do 11</w:t>
      </w:r>
      <w:r>
        <w:rPr>
          <w:rFonts w:ascii="Times New Roman" w:hAnsi="Times New Roman"/>
          <w:sz w:val="16"/>
          <w:szCs w:val="24"/>
          <w:lang w:eastAsia="pl-PL"/>
        </w:rPr>
        <w:t xml:space="preserve"> marca 201</w:t>
      </w:r>
      <w:r w:rsidR="006E176B">
        <w:rPr>
          <w:rFonts w:ascii="Times New Roman" w:hAnsi="Times New Roman"/>
          <w:sz w:val="16"/>
          <w:szCs w:val="24"/>
          <w:lang w:eastAsia="pl-PL"/>
        </w:rPr>
        <w:t>9</w:t>
      </w:r>
      <w:r>
        <w:rPr>
          <w:rFonts w:ascii="Times New Roman" w:hAnsi="Times New Roman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7C45B5" w:rsidRDefault="007C45B5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E176B" w:rsidRPr="0067140C" w:rsidRDefault="006E176B" w:rsidP="00512ED3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C45B5" w:rsidRPr="00A41AFD" w:rsidRDefault="007C45B5" w:rsidP="00512ED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C45B5" w:rsidRDefault="007C45B5" w:rsidP="007C45B5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Rozpatrzenie wniosku przez dyrektora </w:t>
      </w:r>
      <w:r w:rsidR="006C7196">
        <w:rPr>
          <w:rFonts w:ascii="Times New Roman" w:hAnsi="Times New Roman"/>
          <w:b/>
          <w:sz w:val="18"/>
          <w:szCs w:val="24"/>
          <w:lang w:eastAsia="pl-PL"/>
        </w:rPr>
        <w:t xml:space="preserve">macierzystej </w:t>
      </w:r>
      <w:r>
        <w:rPr>
          <w:rFonts w:ascii="Times New Roman" w:hAnsi="Times New Roman"/>
          <w:b/>
          <w:sz w:val="18"/>
          <w:szCs w:val="24"/>
          <w:lang w:eastAsia="pl-PL"/>
        </w:rPr>
        <w:t>Okręgowej Komisji Egzaminacyjnej</w:t>
      </w:r>
    </w:p>
    <w:p w:rsidR="007C45B5" w:rsidRPr="002F7660" w:rsidRDefault="007C45B5" w:rsidP="007C45B5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512ED3" w:rsidRDefault="00FE21A0" w:rsidP="00FE21A0">
      <w:pPr>
        <w:spacing w:after="0" w:line="360" w:lineRule="auto"/>
        <w:rPr>
          <w:rFonts w:ascii="Times New Roman" w:hAnsi="Times New Roman"/>
          <w:sz w:val="20"/>
          <w:szCs w:val="24"/>
          <w:lang w:eastAsia="pl-PL"/>
        </w:rPr>
      </w:pPr>
      <w:r>
        <w:rPr>
          <w:rFonts w:ascii="Times New Roman" w:hAnsi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1A0" w:rsidRPr="00122EF4" w:rsidRDefault="00FE21A0" w:rsidP="00FE21A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E21A0" w:rsidTr="00BA5D2A">
        <w:trPr>
          <w:jc w:val="right"/>
        </w:trPr>
        <w:tc>
          <w:tcPr>
            <w:tcW w:w="4216" w:type="dxa"/>
            <w:shd w:val="clear" w:color="auto" w:fill="auto"/>
            <w:vAlign w:val="bottom"/>
          </w:tcPr>
          <w:p w:rsidR="00FE21A0" w:rsidRPr="00BA5D2A" w:rsidRDefault="00FE21A0" w:rsidP="00BA5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BA5D2A">
              <w:rPr>
                <w:rFonts w:ascii="Times New Roman" w:hAnsi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FE21A0" w:rsidRPr="00CA6DD3" w:rsidTr="00BA5D2A">
        <w:trPr>
          <w:jc w:val="right"/>
        </w:trPr>
        <w:tc>
          <w:tcPr>
            <w:tcW w:w="4216" w:type="dxa"/>
            <w:shd w:val="clear" w:color="auto" w:fill="auto"/>
          </w:tcPr>
          <w:p w:rsidR="00FE21A0" w:rsidRPr="00BA5D2A" w:rsidRDefault="00FE21A0" w:rsidP="00F55AE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lang w:eastAsia="pl-PL"/>
              </w:rPr>
            </w:pPr>
            <w:r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podpis dyrektora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O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kręgowej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K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 xml:space="preserve">omisji </w:t>
            </w:r>
            <w:r w:rsidR="00F55AE9">
              <w:rPr>
                <w:rFonts w:ascii="Times New Roman" w:hAnsi="Times New Roman"/>
                <w:i/>
                <w:sz w:val="16"/>
                <w:lang w:eastAsia="pl-PL"/>
              </w:rPr>
              <w:t>E</w:t>
            </w:r>
            <w:r w:rsidR="00F55AE9" w:rsidRPr="00BA5D2A">
              <w:rPr>
                <w:rFonts w:ascii="Times New Roman" w:hAnsi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9E32B8" w:rsidRPr="0067140C" w:rsidRDefault="000339EF" w:rsidP="004C0055">
      <w:pPr>
        <w:shd w:val="clear" w:color="auto" w:fill="FFFFFF"/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55070F8B" wp14:editId="0AEC3D49">
                  <wp:simplePos x="0" y="0"/>
                  <wp:positionH relativeFrom="column">
                    <wp:posOffset>237808</wp:posOffset>
                  </wp:positionH>
                  <wp:positionV relativeFrom="paragraph">
                    <wp:posOffset>1576388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339EF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339EF" w:rsidRPr="004D1E04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339EF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339EF" w:rsidRDefault="000339EF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0339EF" w:rsidRDefault="000339EF" w:rsidP="000339EF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5070F8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124.1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aVK/K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339EF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339EF" w:rsidRPr="004D1E04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339EF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339EF" w:rsidRDefault="000339EF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0339EF" w:rsidRDefault="000339EF" w:rsidP="000339EF"/>
                    </w:txbxContent>
                  </v:textbox>
                </v:shape>
              </w:pict>
            </mc:Fallback>
          </mc:AlternateContent>
        </w:r>
      </w:ins>
    </w:p>
    <w:sectPr w:rsidR="009E32B8" w:rsidRPr="0067140C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A08" w:rsidRDefault="004D1A08" w:rsidP="00E15142">
      <w:pPr>
        <w:spacing w:after="0" w:line="240" w:lineRule="auto"/>
      </w:pPr>
      <w:r>
        <w:separator/>
      </w:r>
    </w:p>
  </w:endnote>
  <w:endnote w:type="continuationSeparator" w:id="0">
    <w:p w:rsidR="004D1A08" w:rsidRDefault="004D1A0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A08" w:rsidRDefault="004D1A08" w:rsidP="00E15142">
      <w:pPr>
        <w:spacing w:after="0" w:line="240" w:lineRule="auto"/>
      </w:pPr>
      <w:r>
        <w:separator/>
      </w:r>
    </w:p>
  </w:footnote>
  <w:footnote w:type="continuationSeparator" w:id="0">
    <w:p w:rsidR="004D1A08" w:rsidRDefault="004D1A0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E15142" w:rsidRPr="005F2ABE" w:rsidTr="004C0055">
      <w:tc>
        <w:tcPr>
          <w:tcW w:w="1384" w:type="dxa"/>
          <w:shd w:val="clear" w:color="auto" w:fill="595959"/>
        </w:tcPr>
        <w:p w:rsidR="00E15142" w:rsidRPr="005F2ABE" w:rsidRDefault="0067140C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Załącznik 2</w:t>
          </w:r>
          <w:r w:rsidR="00C21F7B">
            <w:rPr>
              <w:rFonts w:ascii="Times New Roman" w:hAnsi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7938" w:type="dxa"/>
          <w:vAlign w:val="center"/>
        </w:tcPr>
        <w:p w:rsidR="00E15142" w:rsidRPr="00E15142" w:rsidRDefault="00512ED3" w:rsidP="0067140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Wniosek o przystąpienie</w:t>
          </w:r>
          <w:r w:rsidRPr="00512ED3">
            <w:rPr>
              <w:rFonts w:ascii="Times New Roman" w:hAnsi="Times New Roman"/>
              <w:i/>
              <w:sz w:val="16"/>
            </w:rPr>
            <w:t xml:space="preserve"> do egzaminu maturalnego w innej szkole niż szkoła, którą ukończył</w:t>
          </w:r>
          <w:r>
            <w:rPr>
              <w:rFonts w:ascii="Times New Roman" w:hAnsi="Times New Roman"/>
              <w:i/>
              <w:sz w:val="16"/>
            </w:rPr>
            <w:t xml:space="preserve"> absolwent</w:t>
          </w:r>
          <w:r w:rsidRPr="00512ED3">
            <w:rPr>
              <w:rFonts w:ascii="Times New Roman" w:hAnsi="Times New Roman"/>
              <w:i/>
              <w:sz w:val="16"/>
            </w:rPr>
            <w:t xml:space="preserve">, wskazanej przez dyrektora </w:t>
          </w:r>
          <w:r>
            <w:rPr>
              <w:rFonts w:ascii="Times New Roman" w:hAnsi="Times New Roman"/>
              <w:i/>
              <w:sz w:val="16"/>
            </w:rPr>
            <w:t>okręgowej komisji egzaminacyjne</w:t>
          </w:r>
          <w:r w:rsidR="00544949">
            <w:rPr>
              <w:rFonts w:ascii="Times New Roman" w:hAnsi="Times New Roman"/>
              <w:i/>
              <w:sz w:val="16"/>
            </w:rPr>
            <w:t>j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39EF"/>
    <w:rsid w:val="00037D38"/>
    <w:rsid w:val="000610BB"/>
    <w:rsid w:val="000749DA"/>
    <w:rsid w:val="000B111C"/>
    <w:rsid w:val="000D2992"/>
    <w:rsid w:val="000D5C74"/>
    <w:rsid w:val="000F1FAB"/>
    <w:rsid w:val="00122EF4"/>
    <w:rsid w:val="00151F67"/>
    <w:rsid w:val="00153409"/>
    <w:rsid w:val="001646D9"/>
    <w:rsid w:val="001826DC"/>
    <w:rsid w:val="001907D6"/>
    <w:rsid w:val="001919E7"/>
    <w:rsid w:val="001C2240"/>
    <w:rsid w:val="00270B72"/>
    <w:rsid w:val="002C633D"/>
    <w:rsid w:val="002F7660"/>
    <w:rsid w:val="00323FCD"/>
    <w:rsid w:val="00333238"/>
    <w:rsid w:val="00383DED"/>
    <w:rsid w:val="003A127D"/>
    <w:rsid w:val="003E46C7"/>
    <w:rsid w:val="00406C80"/>
    <w:rsid w:val="00410BB1"/>
    <w:rsid w:val="00410C54"/>
    <w:rsid w:val="004124AA"/>
    <w:rsid w:val="00475652"/>
    <w:rsid w:val="004C0055"/>
    <w:rsid w:val="004C7A85"/>
    <w:rsid w:val="004D1A08"/>
    <w:rsid w:val="00512ED3"/>
    <w:rsid w:val="005201D9"/>
    <w:rsid w:val="00544949"/>
    <w:rsid w:val="00552BC3"/>
    <w:rsid w:val="005C26CE"/>
    <w:rsid w:val="005E5C7D"/>
    <w:rsid w:val="005F2ABE"/>
    <w:rsid w:val="006653C8"/>
    <w:rsid w:val="0067140C"/>
    <w:rsid w:val="006C7196"/>
    <w:rsid w:val="006E176B"/>
    <w:rsid w:val="006E4BA2"/>
    <w:rsid w:val="006E7717"/>
    <w:rsid w:val="00712529"/>
    <w:rsid w:val="00727528"/>
    <w:rsid w:val="007C45B5"/>
    <w:rsid w:val="0080423C"/>
    <w:rsid w:val="008166DE"/>
    <w:rsid w:val="00854340"/>
    <w:rsid w:val="008552CE"/>
    <w:rsid w:val="00870521"/>
    <w:rsid w:val="00880B20"/>
    <w:rsid w:val="008F38EF"/>
    <w:rsid w:val="0090338A"/>
    <w:rsid w:val="0093595E"/>
    <w:rsid w:val="00972AA7"/>
    <w:rsid w:val="00981E35"/>
    <w:rsid w:val="00986F5D"/>
    <w:rsid w:val="009C6F99"/>
    <w:rsid w:val="009D322F"/>
    <w:rsid w:val="009E32B8"/>
    <w:rsid w:val="009F2970"/>
    <w:rsid w:val="00A37389"/>
    <w:rsid w:val="00A41AFD"/>
    <w:rsid w:val="00A72FFF"/>
    <w:rsid w:val="00A77AEF"/>
    <w:rsid w:val="00A8145C"/>
    <w:rsid w:val="00AC448B"/>
    <w:rsid w:val="00AD0376"/>
    <w:rsid w:val="00AD6CED"/>
    <w:rsid w:val="00BA5D2A"/>
    <w:rsid w:val="00BA7BE1"/>
    <w:rsid w:val="00BF7C5D"/>
    <w:rsid w:val="00C145D9"/>
    <w:rsid w:val="00C21F7B"/>
    <w:rsid w:val="00C52FE5"/>
    <w:rsid w:val="00C57D1B"/>
    <w:rsid w:val="00C82B20"/>
    <w:rsid w:val="00CA61A6"/>
    <w:rsid w:val="00CB68E3"/>
    <w:rsid w:val="00CD23B2"/>
    <w:rsid w:val="00D00526"/>
    <w:rsid w:val="00D02790"/>
    <w:rsid w:val="00D42AAB"/>
    <w:rsid w:val="00D47167"/>
    <w:rsid w:val="00D7144F"/>
    <w:rsid w:val="00DA7273"/>
    <w:rsid w:val="00DC2405"/>
    <w:rsid w:val="00DE62A3"/>
    <w:rsid w:val="00DF7E3E"/>
    <w:rsid w:val="00E15142"/>
    <w:rsid w:val="00E57FC7"/>
    <w:rsid w:val="00EB29E2"/>
    <w:rsid w:val="00EC744C"/>
    <w:rsid w:val="00EF525C"/>
    <w:rsid w:val="00F03B91"/>
    <w:rsid w:val="00F55AE9"/>
    <w:rsid w:val="00FA2D88"/>
    <w:rsid w:val="00FE2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2F9EDD-61FB-4B41-8C1C-00A199B9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5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D1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4</cp:revision>
  <cp:lastPrinted>2015-08-10T11:26:00Z</cp:lastPrinted>
  <dcterms:created xsi:type="dcterms:W3CDTF">2018-07-28T10:53:00Z</dcterms:created>
  <dcterms:modified xsi:type="dcterms:W3CDTF">2018-07-28T11:45:00Z</dcterms:modified>
</cp:coreProperties>
</file>